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55C6C6" w14:textId="77777777" w:rsidR="00B34E94" w:rsidRPr="0024373B" w:rsidRDefault="00B34E94" w:rsidP="00517E81">
      <w:pPr>
        <w:spacing w:after="0"/>
        <w:jc w:val="center"/>
        <w:rPr>
          <w:rFonts w:ascii="Arial" w:hAnsi="Arial"/>
          <w:bCs/>
          <w:sz w:val="24"/>
          <w:szCs w:val="24"/>
          <w:u w:val="single"/>
        </w:rPr>
      </w:pPr>
      <w:r>
        <w:rPr>
          <w:rFonts w:ascii="Arial" w:hAnsi="Arial"/>
          <w:sz w:val="24"/>
          <w:u w:val="single"/>
        </w:rPr>
        <w:t>Раздаточные материалы для участников</w:t>
      </w:r>
    </w:p>
    <w:p w14:paraId="00B742EB" w14:textId="77777777" w:rsidR="00B34E94" w:rsidRPr="0024373B" w:rsidRDefault="00B34E94" w:rsidP="006A6ADD">
      <w:pPr>
        <w:spacing w:after="0"/>
        <w:jc w:val="center"/>
        <w:rPr>
          <w:rFonts w:ascii="Arial" w:hAnsi="Arial"/>
          <w:bCs/>
          <w:sz w:val="28"/>
          <w:szCs w:val="28"/>
        </w:rPr>
      </w:pPr>
    </w:p>
    <w:p w14:paraId="118EF290" w14:textId="77777777" w:rsidR="00B34E94" w:rsidRPr="0024373B" w:rsidRDefault="00B34E94" w:rsidP="00C301C4">
      <w:pPr>
        <w:spacing w:after="0"/>
        <w:jc w:val="center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sz w:val="24"/>
        </w:rPr>
        <w:t xml:space="preserve">Модуль 3 </w:t>
      </w:r>
      <w:r>
        <w:rPr>
          <w:rFonts w:ascii="Arial" w:hAnsi="Arial"/>
          <w:color w:val="000000"/>
          <w:sz w:val="28"/>
        </w:rPr>
        <w:t>Меры по ратификации и осуществлению Конвенции</w:t>
      </w:r>
    </w:p>
    <w:tbl>
      <w:tblPr>
        <w:tblW w:w="13608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0A0" w:firstRow="1" w:lastRow="0" w:firstColumn="1" w:lastColumn="0" w:noHBand="0" w:noVBand="0"/>
      </w:tblPr>
      <w:tblGrid>
        <w:gridCol w:w="2448"/>
        <w:gridCol w:w="11160"/>
      </w:tblGrid>
      <w:tr w:rsidR="00B34E94" w:rsidRPr="00EA7BB1" w14:paraId="78E2CD17" w14:textId="77777777" w:rsidTr="007D4B68">
        <w:tc>
          <w:tcPr>
            <w:tcW w:w="2448" w:type="dxa"/>
            <w:tcBorders>
              <w:right w:val="nil"/>
            </w:tcBorders>
            <w:shd w:val="clear" w:color="auto" w:fill="4F81BD"/>
          </w:tcPr>
          <w:p w14:paraId="33FC32D7" w14:textId="77777777" w:rsidR="00B34E94" w:rsidRPr="00EA7BB1" w:rsidRDefault="00B34E94" w:rsidP="00EA7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  <w:sz w:val="24"/>
                <w:szCs w:val="24"/>
              </w:rPr>
            </w:pPr>
            <w:r w:rsidRPr="00EA7BB1">
              <w:rPr>
                <w:rFonts w:ascii="Arial" w:hAnsi="Arial"/>
                <w:b/>
                <w:color w:val="FFFFFF"/>
                <w:sz w:val="24"/>
              </w:rPr>
              <w:t>Наименование</w:t>
            </w:r>
          </w:p>
        </w:tc>
        <w:tc>
          <w:tcPr>
            <w:tcW w:w="11160" w:type="dxa"/>
            <w:tcBorders>
              <w:left w:val="nil"/>
            </w:tcBorders>
            <w:shd w:val="clear" w:color="auto" w:fill="4F81BD"/>
          </w:tcPr>
          <w:p w14:paraId="6D372DBE" w14:textId="77777777" w:rsidR="00B34E94" w:rsidRPr="00EA7BB1" w:rsidRDefault="00B34E94" w:rsidP="00EA7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  <w:sz w:val="24"/>
                <w:szCs w:val="24"/>
              </w:rPr>
            </w:pPr>
            <w:r w:rsidRPr="00EA7BB1">
              <w:rPr>
                <w:rFonts w:ascii="Arial" w:hAnsi="Arial"/>
                <w:b/>
                <w:color w:val="FFFFFF"/>
                <w:sz w:val="24"/>
              </w:rPr>
              <w:t>Основные тезисы</w:t>
            </w:r>
          </w:p>
        </w:tc>
      </w:tr>
      <w:tr w:rsidR="00B34E94" w:rsidRPr="0024373B" w14:paraId="3917810F" w14:textId="77777777" w:rsidTr="007D4B68">
        <w:tc>
          <w:tcPr>
            <w:tcW w:w="2448" w:type="dxa"/>
            <w:tcBorders>
              <w:right w:val="nil"/>
            </w:tcBorders>
            <w:shd w:val="clear" w:color="auto" w:fill="D3DFEE"/>
          </w:tcPr>
          <w:p w14:paraId="2FE2E5B7" w14:textId="77777777" w:rsidR="00B34E94" w:rsidRPr="0024373B" w:rsidRDefault="00B34E94" w:rsidP="007D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t xml:space="preserve">Международные процедуры ратификации </w:t>
            </w:r>
          </w:p>
        </w:tc>
        <w:tc>
          <w:tcPr>
            <w:tcW w:w="11160" w:type="dxa"/>
            <w:tcBorders>
              <w:left w:val="nil"/>
            </w:tcBorders>
            <w:shd w:val="clear" w:color="auto" w:fill="D3DFEE"/>
          </w:tcPr>
          <w:p w14:paraId="2E9368C9" w14:textId="77777777" w:rsidR="00B34E94" w:rsidRPr="0024373B" w:rsidRDefault="00B34E94" w:rsidP="007D4B68">
            <w:pPr>
              <w:pStyle w:val="Default"/>
              <w:numPr>
                <w:ilvl w:val="0"/>
                <w:numId w:val="23"/>
              </w:numPr>
              <w:ind w:right="22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 xml:space="preserve">Подписание </w:t>
            </w:r>
            <w:r>
              <w:rPr>
                <w:rFonts w:ascii="Arial" w:hAnsi="Arial"/>
              </w:rPr>
              <w:t xml:space="preserve">Конвенции является актом, посредством которого государство или организация региональной интеграции выражает свою заинтересованность в данном договоре и намерение стать его участником.  Для государств и организаций указанная подпись не является обязывающей. При этом они обязаны воздерживаться от действий, которые могут идти вразрез с объектом и целью Конвенции </w:t>
            </w:r>
          </w:p>
          <w:p w14:paraId="6827AF8C" w14:textId="77777777" w:rsidR="00B34E94" w:rsidRPr="0024373B" w:rsidRDefault="00B34E94" w:rsidP="007D4B68">
            <w:pPr>
              <w:pStyle w:val="Default"/>
              <w:numPr>
                <w:ilvl w:val="0"/>
                <w:numId w:val="23"/>
              </w:numPr>
              <w:ind w:right="22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>Ратификация</w:t>
            </w:r>
            <w:r>
              <w:t xml:space="preserve"> </w:t>
            </w:r>
            <w:r>
              <w:rPr>
                <w:rFonts w:ascii="Arial" w:hAnsi="Arial"/>
              </w:rPr>
              <w:t>заключается в официальной сдаче ратификационной грамоты, подтверждающей акт национальной ратификации, произведенной государством, на хранение Генеральному секретарю Организации Объединенных Наций, являющемуся депозитарием Конвенции в соответствии со статьей 41.</w:t>
            </w:r>
          </w:p>
          <w:p w14:paraId="55868778" w14:textId="77777777" w:rsidR="00B34E94" w:rsidRPr="0024373B" w:rsidRDefault="00B34E94" w:rsidP="007D4B68">
            <w:pPr>
              <w:pStyle w:val="Default"/>
              <w:numPr>
                <w:ilvl w:val="0"/>
                <w:numId w:val="23"/>
              </w:numPr>
              <w:ind w:right="22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>Подтверждение</w:t>
            </w:r>
            <w:r>
              <w:t xml:space="preserve">, </w:t>
            </w:r>
            <w:r>
              <w:rPr>
                <w:rFonts w:ascii="Arial" w:hAnsi="Arial"/>
              </w:rPr>
              <w:t>как термин, равнозначен "ратификации" и используется, когда какая-либо организация региональной интеграции официально выражает свое согласие на обязательность договора.</w:t>
            </w:r>
          </w:p>
          <w:p w14:paraId="2507D8DE" w14:textId="62D48DC6" w:rsidR="00B34E94" w:rsidRPr="0024373B" w:rsidRDefault="00B34E94" w:rsidP="007D4B68">
            <w:pPr>
              <w:pStyle w:val="Default"/>
              <w:numPr>
                <w:ilvl w:val="0"/>
                <w:numId w:val="23"/>
              </w:numPr>
              <w:ind w:right="22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>Присоединение</w:t>
            </w:r>
            <w:r>
              <w:t xml:space="preserve"> </w:t>
            </w:r>
            <w:r>
              <w:rPr>
                <w:rFonts w:ascii="Arial" w:hAnsi="Arial"/>
              </w:rPr>
              <w:t>заключается в сдаче акта о присоединении на хранение депозитарию и имеет такую же юри</w:t>
            </w:r>
            <w:r w:rsidR="00EA7BB1">
              <w:rPr>
                <w:rFonts w:ascii="Arial" w:hAnsi="Arial"/>
              </w:rPr>
              <w:t>дическую силу как и ратификация,</w:t>
            </w:r>
            <w:r>
              <w:rPr>
                <w:rFonts w:ascii="Arial" w:hAnsi="Arial"/>
              </w:rPr>
              <w:t xml:space="preserve"> но, в отличие от ратификации, не требует предварительного подписания договора. </w:t>
            </w:r>
          </w:p>
        </w:tc>
      </w:tr>
      <w:tr w:rsidR="00B34E94" w:rsidRPr="0024373B" w14:paraId="33289E47" w14:textId="77777777" w:rsidTr="007D4B68">
        <w:tc>
          <w:tcPr>
            <w:tcW w:w="2448" w:type="dxa"/>
            <w:tcBorders>
              <w:right w:val="nil"/>
            </w:tcBorders>
          </w:tcPr>
          <w:p w14:paraId="55BEF011" w14:textId="77777777" w:rsidR="00B34E94" w:rsidRPr="0024373B" w:rsidRDefault="00B34E94" w:rsidP="007D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</w:rPr>
              <w:t>Национальные процедуры ратификации</w:t>
            </w:r>
          </w:p>
          <w:p w14:paraId="190CB14B" w14:textId="77777777" w:rsidR="00B34E94" w:rsidRPr="0024373B" w:rsidRDefault="00B34E94" w:rsidP="007D4B68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11160" w:type="dxa"/>
            <w:tcBorders>
              <w:left w:val="nil"/>
            </w:tcBorders>
          </w:tcPr>
          <w:p w14:paraId="16FA3A0E" w14:textId="77777777" w:rsidR="00B34E94" w:rsidRPr="0024373B" w:rsidRDefault="00B34E94" w:rsidP="007D4B68">
            <w:pPr>
              <w:pStyle w:val="Default"/>
              <w:ind w:right="22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Существует два основных подхода в зависимости от роли, которую играет законодательная власть.</w:t>
            </w:r>
          </w:p>
          <w:p w14:paraId="1891DA38" w14:textId="77777777" w:rsidR="00B34E94" w:rsidRPr="0024373B" w:rsidRDefault="00B34E94" w:rsidP="007D4B68">
            <w:pPr>
              <w:pStyle w:val="Default"/>
              <w:numPr>
                <w:ilvl w:val="0"/>
                <w:numId w:val="24"/>
              </w:numPr>
              <w:ind w:right="22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>В странах континентального права</w:t>
            </w:r>
            <w:r>
              <w:t xml:space="preserve"> </w:t>
            </w:r>
            <w:r>
              <w:rPr>
                <w:rFonts w:ascii="Arial" w:hAnsi="Arial"/>
              </w:rPr>
              <w:t xml:space="preserve">ратификация производится посредством утверждения договора органом законодательной власти. После принятия закона о ратификации он направляется главе исполнительной власти для подписания, опубликования и сдачи на хранение депозитарию договора (Аргентина, Чили, Хорватия, Эквадор, Венгрия, Мали, Нигер, Панама и Испания). </w:t>
            </w:r>
          </w:p>
          <w:p w14:paraId="2E6D537D" w14:textId="77777777" w:rsidR="00B34E94" w:rsidRPr="0024373B" w:rsidRDefault="00B34E94" w:rsidP="005639FE">
            <w:pPr>
              <w:pStyle w:val="Default"/>
              <w:numPr>
                <w:ilvl w:val="0"/>
                <w:numId w:val="24"/>
              </w:numPr>
              <w:ind w:right="22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>В большинстве стран общего права,</w:t>
            </w:r>
            <w:r>
              <w:t xml:space="preserve"> </w:t>
            </w:r>
            <w:r>
              <w:rPr>
                <w:rFonts w:ascii="Arial" w:hAnsi="Arial"/>
              </w:rPr>
              <w:t>равно как и в странах других правовых систем, ратификация оформляется указом высшего должностного лица исполнительной власти. Если процедура предусматривает участие парламента, то оно в большинстве случаев ограничено правом совещательного голоса (Бангладеш, Новая Зеландия и Таиланд).</w:t>
            </w:r>
          </w:p>
        </w:tc>
      </w:tr>
      <w:tr w:rsidR="00B34E94" w:rsidRPr="0024373B" w14:paraId="3808B1AE" w14:textId="77777777" w:rsidTr="007D4B68">
        <w:tc>
          <w:tcPr>
            <w:tcW w:w="2448" w:type="dxa"/>
            <w:tcBorders>
              <w:right w:val="nil"/>
            </w:tcBorders>
            <w:shd w:val="clear" w:color="auto" w:fill="D3DFEE"/>
          </w:tcPr>
          <w:p w14:paraId="384CE8A7" w14:textId="77777777" w:rsidR="00B34E94" w:rsidRPr="0024373B" w:rsidRDefault="00B34E94" w:rsidP="00C362F2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t xml:space="preserve">Ключ к обеспечению </w:t>
            </w:r>
            <w:r>
              <w:rPr>
                <w:rFonts w:ascii="Arial" w:hAnsi="Arial"/>
                <w:sz w:val="24"/>
              </w:rPr>
              <w:lastRenderedPageBreak/>
              <w:t>прозрачности и инклюзивности национальных процедур</w:t>
            </w:r>
          </w:p>
        </w:tc>
        <w:tc>
          <w:tcPr>
            <w:tcW w:w="11160" w:type="dxa"/>
            <w:tcBorders>
              <w:left w:val="nil"/>
            </w:tcBorders>
            <w:shd w:val="clear" w:color="auto" w:fill="D3DFEE"/>
          </w:tcPr>
          <w:p w14:paraId="798626DB" w14:textId="77777777" w:rsidR="00B34E94" w:rsidRPr="0024373B" w:rsidRDefault="00B34E94" w:rsidP="0046304C">
            <w:pPr>
              <w:pStyle w:val="Default"/>
              <w:numPr>
                <w:ilvl w:val="0"/>
                <w:numId w:val="25"/>
              </w:numPr>
              <w:ind w:right="22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lastRenderedPageBreak/>
              <w:t>Анализ национальных интересов</w:t>
            </w:r>
            <w:r>
              <w:rPr>
                <w:rFonts w:ascii="Arial" w:hAnsi="Arial"/>
              </w:rPr>
              <w:t xml:space="preserve"> позволит оценить выгоды и проблемы, связанные с ратификацией. Цель — проанализировать национальное законодательство и стратегии, </w:t>
            </w:r>
            <w:r>
              <w:rPr>
                <w:rFonts w:ascii="Arial" w:hAnsi="Arial"/>
              </w:rPr>
              <w:lastRenderedPageBreak/>
              <w:t xml:space="preserve">чтобы установить степень его соответствия положениям Конвенции. Такой процесс предварительной ратификации происходит параллельно и создает необходимые условия для стадии осуществления Конвенции и включает в себя внесение изменений в действующие законы и стратегии и разработку новых. Желательно опубликовать результаты анализа национальных интересов, проведенного правительством. </w:t>
            </w:r>
          </w:p>
          <w:p w14:paraId="2A8D97BF" w14:textId="77777777" w:rsidR="00B34E94" w:rsidRPr="0024373B" w:rsidRDefault="00B34E94" w:rsidP="0046304C">
            <w:pPr>
              <w:pStyle w:val="Default"/>
              <w:numPr>
                <w:ilvl w:val="0"/>
                <w:numId w:val="25"/>
              </w:numPr>
              <w:ind w:right="22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</w:rPr>
              <w:t>Всенародное обсуждение</w:t>
            </w:r>
            <w:r>
              <w:rPr>
                <w:rFonts w:ascii="Arial" w:hAnsi="Arial"/>
              </w:rPr>
              <w:t xml:space="preserve"> может помочь повысить эффективность процесса ратификации договора. Такое обсуждение следует проводить в формате консультаций по линии министерств и ведомств, а также  на региональном и территориальном уровне, где это применимо. Процесс общенациональных консультаций должен содействовать лучшему пониманию содержания Конвенции, способствовать уточнению соответствия законов, стратегий и программ положениям Конвенции и выявлению сфер, требующих улучшения. </w:t>
            </w:r>
          </w:p>
          <w:p w14:paraId="15033B5A" w14:textId="06C79D41" w:rsidR="00B34E94" w:rsidRPr="0024373B" w:rsidRDefault="00B34E94" w:rsidP="00E55A2A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right="22"/>
              <w:rPr>
                <w:rFonts w:ascii="Arial" w:hAnsi="Arial"/>
                <w:color w:val="000000"/>
              </w:rPr>
            </w:pPr>
            <w:r w:rsidRPr="004A66B0">
              <w:rPr>
                <w:rFonts w:ascii="Arial" w:hAnsi="Arial"/>
                <w:b/>
                <w:color w:val="000000"/>
                <w:sz w:val="24"/>
              </w:rPr>
              <w:t>Повышение осведомленности</w:t>
            </w:r>
            <w:r>
              <w:rPr>
                <w:rFonts w:ascii="Arial" w:hAnsi="Arial"/>
                <w:color w:val="000000"/>
                <w:sz w:val="24"/>
              </w:rPr>
              <w:t xml:space="preserve"> обеспечивает формирование правильного понимания Конвенции государственными должностными лицами, представителями организаций </w:t>
            </w:r>
            <w:ins w:id="0" w:author="Janina Arsenjeva" w:date="2015-09-29T17:09:00Z">
              <w:r w:rsidR="00E55A2A">
                <w:rPr>
                  <w:rFonts w:ascii="Arial" w:hAnsi="Arial"/>
                  <w:color w:val="000000"/>
                  <w:sz w:val="24"/>
                </w:rPr>
                <w:t>людей с инвалидностью</w:t>
              </w:r>
            </w:ins>
            <w:del w:id="1" w:author="Janina Arsenjeva" w:date="2015-09-29T17:09:00Z">
              <w:r w:rsidDel="00E55A2A">
                <w:rPr>
                  <w:rFonts w:ascii="Arial" w:hAnsi="Arial"/>
                  <w:color w:val="000000"/>
                  <w:sz w:val="24"/>
                </w:rPr>
                <w:delText>инвалидов</w:delText>
              </w:r>
            </w:del>
            <w:r>
              <w:rPr>
                <w:rFonts w:ascii="Arial" w:hAnsi="Arial"/>
                <w:color w:val="000000"/>
                <w:sz w:val="24"/>
              </w:rPr>
              <w:t xml:space="preserve"> (О</w:t>
            </w:r>
            <w:ins w:id="2" w:author="Janina Arsenjeva" w:date="2015-09-29T17:09:00Z">
              <w:r w:rsidR="00E55A2A">
                <w:rPr>
                  <w:rFonts w:ascii="Arial" w:hAnsi="Arial"/>
                  <w:color w:val="000000"/>
                  <w:sz w:val="24"/>
                </w:rPr>
                <w:t>Л</w:t>
              </w:r>
            </w:ins>
            <w:bookmarkStart w:id="3" w:name="_GoBack"/>
            <w:bookmarkEnd w:id="3"/>
            <w:r>
              <w:rPr>
                <w:rFonts w:ascii="Arial" w:hAnsi="Arial"/>
                <w:color w:val="000000"/>
                <w:sz w:val="24"/>
              </w:rPr>
              <w:t>И) и гражданского общества.</w:t>
            </w:r>
          </w:p>
        </w:tc>
      </w:tr>
      <w:tr w:rsidR="00B34E94" w:rsidRPr="0024373B" w14:paraId="28DFB9B2" w14:textId="77777777" w:rsidTr="007D4B68">
        <w:trPr>
          <w:trHeight w:val="2473"/>
        </w:trPr>
        <w:tc>
          <w:tcPr>
            <w:tcW w:w="2448" w:type="dxa"/>
            <w:tcBorders>
              <w:right w:val="nil"/>
            </w:tcBorders>
          </w:tcPr>
          <w:p w14:paraId="40952CB7" w14:textId="77777777" w:rsidR="00B34E94" w:rsidRPr="0024373B" w:rsidRDefault="00B34E94" w:rsidP="007D4B68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lastRenderedPageBreak/>
              <w:t>Оговорки и заявления о толковании</w:t>
            </w:r>
          </w:p>
          <w:p w14:paraId="35E12D6A" w14:textId="77777777" w:rsidR="00B34E94" w:rsidRPr="0024373B" w:rsidRDefault="00B34E94" w:rsidP="007D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11160" w:type="dxa"/>
            <w:tcBorders>
              <w:left w:val="nil"/>
            </w:tcBorders>
          </w:tcPr>
          <w:p w14:paraId="1A98198C" w14:textId="77777777" w:rsidR="00B34E94" w:rsidRPr="0024373B" w:rsidRDefault="00B34E94" w:rsidP="007D4B68">
            <w:pPr>
              <w:pStyle w:val="Default"/>
              <w:numPr>
                <w:ilvl w:val="0"/>
                <w:numId w:val="27"/>
              </w:numPr>
              <w:ind w:right="22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Государства могут пожелать уточнить применение договора посредством </w:t>
            </w:r>
            <w:r>
              <w:rPr>
                <w:rFonts w:ascii="Arial" w:hAnsi="Arial"/>
                <w:b/>
              </w:rPr>
              <w:t>заявлений о толковании или оговорок.</w:t>
            </w:r>
            <w:r>
              <w:rPr>
                <w:rFonts w:ascii="Arial" w:hAnsi="Arial"/>
              </w:rPr>
              <w:t xml:space="preserve"> Такое намерение может быть выражено государством на стадии подписания, ратификации или присоединении. </w:t>
            </w:r>
          </w:p>
          <w:p w14:paraId="5818C1C3" w14:textId="77777777" w:rsidR="00B34E94" w:rsidRPr="0024373B" w:rsidRDefault="00B34E94" w:rsidP="007D4B68">
            <w:pPr>
              <w:pStyle w:val="Default"/>
              <w:numPr>
                <w:ilvl w:val="0"/>
                <w:numId w:val="27"/>
              </w:numPr>
              <w:ind w:right="22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В Венской конвенции о праве международных договоров дается определение "оговорки", которая означает "одностороннее заявление в любой формулировке и под любым наименованием, сделанное государством при подписании, ратификации, принятии или утверждении договора или присоединении к нему, посредством которого оно желает исключить или изменить юридическое действие определенных положений договора в их применении к данному государству". Оговорки не могут быть несовместимыми с объектом и целью договора. </w:t>
            </w:r>
          </w:p>
          <w:p w14:paraId="48CE2EA1" w14:textId="77777777" w:rsidR="00B34E94" w:rsidRPr="0024373B" w:rsidRDefault="00B34E94" w:rsidP="007E08A4">
            <w:pPr>
              <w:pStyle w:val="Default"/>
              <w:numPr>
                <w:ilvl w:val="0"/>
                <w:numId w:val="27"/>
              </w:numPr>
              <w:ind w:right="22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Оговорки сужают рамки защиты, устанавливаемые Конвенцией, и сфера их действия должна быть максимально ограничена. Оговорки могут быть сняты самим государством-участником и оспорены другими государствами-участниками. </w:t>
            </w:r>
          </w:p>
        </w:tc>
      </w:tr>
      <w:tr w:rsidR="00B34E94" w:rsidRPr="0024373B" w14:paraId="0DB553C2" w14:textId="77777777" w:rsidTr="005E7E5E">
        <w:tc>
          <w:tcPr>
            <w:tcW w:w="2448" w:type="dxa"/>
            <w:tcBorders>
              <w:right w:val="nil"/>
            </w:tcBorders>
            <w:shd w:val="clear" w:color="auto" w:fill="C6D9F1"/>
          </w:tcPr>
          <w:p w14:paraId="29E3A806" w14:textId="77777777" w:rsidR="00B34E94" w:rsidRPr="0024373B" w:rsidRDefault="00B34E94" w:rsidP="007D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t>Включение положений Конвенции в национальные правовые системы.</w:t>
            </w:r>
          </w:p>
          <w:p w14:paraId="1DB1B72A" w14:textId="77777777" w:rsidR="00B34E94" w:rsidRPr="0024373B" w:rsidRDefault="00B34E94" w:rsidP="007D4B68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11160" w:type="dxa"/>
            <w:tcBorders>
              <w:left w:val="nil"/>
            </w:tcBorders>
            <w:shd w:val="clear" w:color="auto" w:fill="C6D9F1"/>
          </w:tcPr>
          <w:p w14:paraId="45CC7696" w14:textId="77777777" w:rsidR="00B34E94" w:rsidRPr="0024373B" w:rsidRDefault="00B34E94" w:rsidP="007D4B68">
            <w:pPr>
              <w:shd w:val="clear" w:color="auto" w:fill="F8FCFF"/>
              <w:tabs>
                <w:tab w:val="left" w:pos="759"/>
              </w:tabs>
              <w:spacing w:after="0" w:line="240" w:lineRule="auto"/>
              <w:ind w:right="22"/>
              <w:rPr>
                <w:rFonts w:ascii="Arial" w:hAnsi="Arial"/>
                <w:color w:val="000000"/>
                <w:sz w:val="24"/>
                <w:szCs w:val="24"/>
              </w:rPr>
            </w:pPr>
            <w:r>
              <w:rPr>
                <w:rFonts w:ascii="Arial" w:hAnsi="Arial"/>
                <w:color w:val="000000"/>
                <w:sz w:val="24"/>
              </w:rPr>
              <w:t>Два основных подхода: страны бывают "монистическими" и "дуалистическими".</w:t>
            </w:r>
          </w:p>
          <w:p w14:paraId="4FEE3866" w14:textId="77777777" w:rsidR="00B34E94" w:rsidRPr="0024373B" w:rsidRDefault="00B34E94" w:rsidP="007D4B68">
            <w:pPr>
              <w:pStyle w:val="ListParagraph"/>
              <w:numPr>
                <w:ilvl w:val="0"/>
                <w:numId w:val="26"/>
              </w:numPr>
              <w:shd w:val="clear" w:color="auto" w:fill="F8FCFF"/>
              <w:tabs>
                <w:tab w:val="left" w:pos="759"/>
              </w:tabs>
              <w:spacing w:after="0" w:line="240" w:lineRule="auto"/>
              <w:ind w:right="22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</w:rPr>
              <w:t>Монисты</w:t>
            </w:r>
            <w:r>
              <w:rPr>
                <w:rFonts w:ascii="Arial" w:hAnsi="Arial"/>
                <w:sz w:val="24"/>
              </w:rPr>
              <w:t xml:space="preserve"> утверждают, что национальная и международная правовые системы представляют собой единую систему права. Международное право не нуждается в переносе в национальное законодательство, чтобы договор был применимым. Самим актом ратификации соответствующие нормы международного права автоматически включаются в национальное законодательство. Нормы международного права могут применяться </w:t>
            </w:r>
            <w:r>
              <w:rPr>
                <w:rFonts w:ascii="Arial" w:hAnsi="Arial"/>
                <w:sz w:val="24"/>
              </w:rPr>
              <w:lastRenderedPageBreak/>
              <w:t>национальным судом как закон прямого действия, а частные лица вправе ссылаться на них как на свои национальные законы.</w:t>
            </w:r>
          </w:p>
          <w:p w14:paraId="00F68E14" w14:textId="77777777" w:rsidR="00B34E94" w:rsidRPr="00EA7BB1" w:rsidRDefault="00B34E94" w:rsidP="00AC180C">
            <w:pPr>
              <w:pStyle w:val="ListParagraph"/>
              <w:numPr>
                <w:ilvl w:val="0"/>
                <w:numId w:val="26"/>
              </w:numPr>
              <w:shd w:val="clear" w:color="auto" w:fill="F8FCFF"/>
              <w:tabs>
                <w:tab w:val="left" w:pos="759"/>
              </w:tabs>
              <w:spacing w:after="0" w:line="240" w:lineRule="auto"/>
              <w:ind w:right="22"/>
              <w:rPr>
                <w:rFonts w:ascii="Arial" w:hAnsi="Arial"/>
                <w:color w:val="000000"/>
                <w:sz w:val="24"/>
                <w:szCs w:val="24"/>
              </w:rPr>
            </w:pPr>
            <w:r w:rsidRPr="00EA7BB1">
              <w:rPr>
                <w:rFonts w:ascii="Arial" w:hAnsi="Arial"/>
                <w:b/>
                <w:sz w:val="24"/>
                <w:szCs w:val="24"/>
              </w:rPr>
              <w:t>Дуалисты</w:t>
            </w:r>
            <w:r w:rsidRPr="00EA7BB1">
              <w:rPr>
                <w:rFonts w:ascii="Arial" w:hAnsi="Arial"/>
                <w:sz w:val="24"/>
                <w:szCs w:val="24"/>
              </w:rPr>
              <w:t xml:space="preserve"> настаивают на том, что национальные и международные системы права - это изолированные друг от друга сферы</w:t>
            </w:r>
            <w:r w:rsidR="00764C15" w:rsidRPr="00EA7BB1">
              <w:rPr>
                <w:rFonts w:ascii="Arial" w:hAnsi="Arial"/>
                <w:sz w:val="24"/>
                <w:szCs w:val="24"/>
              </w:rPr>
              <w:t>,</w:t>
            </w:r>
            <w:r w:rsidRPr="00EA7BB1">
              <w:rPr>
                <w:rFonts w:ascii="Arial" w:hAnsi="Arial"/>
                <w:sz w:val="24"/>
                <w:szCs w:val="24"/>
              </w:rPr>
              <w:t xml:space="preserve"> и требуют переноса норм международного права в национальную правовую систему. Если страна не перенесла положения договора либо по небрежности, либо потому, что реальная цель ратификации/присоединения к договору является чисто политической, то перспективы осуществления этого договора останутся сомнительными. </w:t>
            </w:r>
            <w:r w:rsidRPr="00EA7BB1">
              <w:rPr>
                <w:rFonts w:ascii="Arial" w:hAnsi="Arial"/>
                <w:color w:val="000000"/>
                <w:sz w:val="24"/>
                <w:szCs w:val="24"/>
              </w:rPr>
              <w:t xml:space="preserve">Полное включение Конвенции происходит путем принятия соответствующего закона, к которому она прилагается в качестве официального документа. </w:t>
            </w:r>
          </w:p>
        </w:tc>
      </w:tr>
    </w:tbl>
    <w:p w14:paraId="005AFFB1" w14:textId="77777777" w:rsidR="00B34E94" w:rsidRPr="0024373B" w:rsidRDefault="00B34E94" w:rsidP="00722F74">
      <w:pPr>
        <w:autoSpaceDE w:val="0"/>
        <w:autoSpaceDN w:val="0"/>
        <w:adjustRightInd w:val="0"/>
        <w:spacing w:line="240" w:lineRule="atLeast"/>
        <w:ind w:left="720"/>
        <w:rPr>
          <w:rFonts w:ascii="Arial" w:hAnsi="Arial"/>
          <w:bCs/>
          <w:sz w:val="24"/>
          <w:szCs w:val="24"/>
        </w:rPr>
      </w:pPr>
    </w:p>
    <w:sectPr w:rsidR="00B34E94" w:rsidRPr="0024373B" w:rsidSect="00AC5FE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0A89D6" w14:textId="77777777" w:rsidR="005E7E5E" w:rsidRDefault="005E7E5E" w:rsidP="000421F7">
      <w:pPr>
        <w:spacing w:after="0" w:line="240" w:lineRule="auto"/>
      </w:pPr>
      <w:r>
        <w:separator/>
      </w:r>
    </w:p>
  </w:endnote>
  <w:endnote w:type="continuationSeparator" w:id="0">
    <w:p w14:paraId="7C790D85" w14:textId="77777777" w:rsidR="005E7E5E" w:rsidRDefault="005E7E5E" w:rsidP="00042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073C5" w14:textId="77777777" w:rsidR="00D63074" w:rsidRDefault="00D6307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2B78C2" w14:textId="77777777" w:rsidR="0079608F" w:rsidRPr="003E5753" w:rsidRDefault="0079608F">
    <w:pPr>
      <w:pStyle w:val="Footer"/>
      <w:rPr>
        <w:rFonts w:ascii="Arial" w:hAnsi="Arial"/>
      </w:rPr>
    </w:pPr>
    <w:r>
      <w:rPr>
        <w:rFonts w:ascii="Arial" w:hAnsi="Arial"/>
      </w:rPr>
      <w:t>© 2012 Организация Объединенных Наций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B743EC" w14:textId="77777777" w:rsidR="00D63074" w:rsidRDefault="00D630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FE81B0" w14:textId="77777777" w:rsidR="005E7E5E" w:rsidRDefault="005E7E5E" w:rsidP="000421F7">
      <w:pPr>
        <w:spacing w:after="0" w:line="240" w:lineRule="auto"/>
      </w:pPr>
      <w:r>
        <w:separator/>
      </w:r>
    </w:p>
  </w:footnote>
  <w:footnote w:type="continuationSeparator" w:id="0">
    <w:p w14:paraId="50DD5C6B" w14:textId="77777777" w:rsidR="005E7E5E" w:rsidRDefault="005E7E5E" w:rsidP="00042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17387E" w14:textId="77777777" w:rsidR="00D63074" w:rsidRDefault="00D6307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5A09BD" w14:textId="77777777" w:rsidR="0079608F" w:rsidRPr="003E5753" w:rsidRDefault="00D63074" w:rsidP="00517E81">
    <w:pPr>
      <w:ind w:right="22"/>
      <w:jc w:val="center"/>
      <w:rPr>
        <w:rFonts w:ascii="Arial" w:hAnsi="Arial"/>
        <w:sz w:val="20"/>
        <w:szCs w:val="20"/>
      </w:rPr>
    </w:pPr>
    <w:r>
      <w:rPr>
        <w:rFonts w:ascii="Arial" w:hAnsi="Arial"/>
        <w:sz w:val="20"/>
      </w:rPr>
      <w:t>Модуль 3</w:t>
    </w:r>
    <w:r>
      <w:tab/>
    </w:r>
    <w:r>
      <w:rPr>
        <w:rFonts w:ascii="Arial" w:hAnsi="Arial"/>
        <w:sz w:val="20"/>
      </w:rPr>
      <w:t>Конвенция о правах инвалидов: учебный курс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E69438" w14:textId="77777777" w:rsidR="00D63074" w:rsidRDefault="00D6307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94E87"/>
    <w:multiLevelType w:val="hybridMultilevel"/>
    <w:tmpl w:val="8F3EE054"/>
    <w:lvl w:ilvl="0" w:tplc="040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3700CAF"/>
    <w:multiLevelType w:val="hybridMultilevel"/>
    <w:tmpl w:val="7430DF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FC4974"/>
    <w:multiLevelType w:val="hybridMultilevel"/>
    <w:tmpl w:val="306AC2D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5B0651"/>
    <w:multiLevelType w:val="hybridMultilevel"/>
    <w:tmpl w:val="2842D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6C120A"/>
    <w:multiLevelType w:val="hybridMultilevel"/>
    <w:tmpl w:val="6E4231E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112B40"/>
    <w:multiLevelType w:val="hybridMultilevel"/>
    <w:tmpl w:val="7FEAD14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54772AB"/>
    <w:multiLevelType w:val="hybridMultilevel"/>
    <w:tmpl w:val="C01C9CA8"/>
    <w:lvl w:ilvl="0" w:tplc="9842C1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01E4DA2"/>
    <w:multiLevelType w:val="hybridMultilevel"/>
    <w:tmpl w:val="EA3234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3720972"/>
    <w:multiLevelType w:val="hybridMultilevel"/>
    <w:tmpl w:val="13CCD7EC"/>
    <w:lvl w:ilvl="0" w:tplc="2A3CC678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9E858B0"/>
    <w:multiLevelType w:val="hybridMultilevel"/>
    <w:tmpl w:val="1E5E5D08"/>
    <w:lvl w:ilvl="0" w:tplc="9842C1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AF81A23"/>
    <w:multiLevelType w:val="hybridMultilevel"/>
    <w:tmpl w:val="A30232B6"/>
    <w:lvl w:ilvl="0" w:tplc="0409000D">
      <w:start w:val="1"/>
      <w:numFmt w:val="bullet"/>
      <w:lvlText w:val=""/>
      <w:lvlJc w:val="left"/>
      <w:pPr>
        <w:ind w:left="39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1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8" w:hanging="360"/>
      </w:pPr>
      <w:rPr>
        <w:rFonts w:ascii="Wingdings" w:hAnsi="Wingdings" w:hint="default"/>
      </w:rPr>
    </w:lvl>
  </w:abstractNum>
  <w:abstractNum w:abstractNumId="11" w15:restartNumberingAfterBreak="0">
    <w:nsid w:val="399A0473"/>
    <w:multiLevelType w:val="hybridMultilevel"/>
    <w:tmpl w:val="A01619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0D18B6"/>
    <w:multiLevelType w:val="hybridMultilevel"/>
    <w:tmpl w:val="4ED00F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6987D44"/>
    <w:multiLevelType w:val="hybridMultilevel"/>
    <w:tmpl w:val="CF988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92B29C2"/>
    <w:multiLevelType w:val="hybridMultilevel"/>
    <w:tmpl w:val="D584A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4CC55AC3"/>
    <w:multiLevelType w:val="hybridMultilevel"/>
    <w:tmpl w:val="8E9A3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AC7152"/>
    <w:multiLevelType w:val="hybridMultilevel"/>
    <w:tmpl w:val="6748C4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1E45B3C"/>
    <w:multiLevelType w:val="hybridMultilevel"/>
    <w:tmpl w:val="7C148AF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0048EE"/>
    <w:multiLevelType w:val="hybridMultilevel"/>
    <w:tmpl w:val="1FC8B7C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4C36036"/>
    <w:multiLevelType w:val="hybridMultilevel"/>
    <w:tmpl w:val="6BA4D9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53712D"/>
    <w:multiLevelType w:val="hybridMultilevel"/>
    <w:tmpl w:val="2DF0D96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A8D77E7"/>
    <w:multiLevelType w:val="hybridMultilevel"/>
    <w:tmpl w:val="82C68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6AD1347B"/>
    <w:multiLevelType w:val="hybridMultilevel"/>
    <w:tmpl w:val="74BE36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C8E4603"/>
    <w:multiLevelType w:val="hybridMultilevel"/>
    <w:tmpl w:val="FB54529E"/>
    <w:lvl w:ilvl="0" w:tplc="0409000D">
      <w:start w:val="1"/>
      <w:numFmt w:val="bullet"/>
      <w:lvlText w:val=""/>
      <w:lvlJc w:val="left"/>
      <w:pPr>
        <w:ind w:left="39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1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8" w:hanging="360"/>
      </w:pPr>
      <w:rPr>
        <w:rFonts w:ascii="Wingdings" w:hAnsi="Wingdings" w:hint="default"/>
      </w:rPr>
    </w:lvl>
  </w:abstractNum>
  <w:abstractNum w:abstractNumId="24" w15:restartNumberingAfterBreak="0">
    <w:nsid w:val="6C961378"/>
    <w:multiLevelType w:val="hybridMultilevel"/>
    <w:tmpl w:val="3CA60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6D063D18"/>
    <w:multiLevelType w:val="hybridMultilevel"/>
    <w:tmpl w:val="02C805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F07242"/>
    <w:multiLevelType w:val="hybridMultilevel"/>
    <w:tmpl w:val="4F26CBE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4A268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5AA8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004A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210313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748D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0063C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1842D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1811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E117E0"/>
    <w:multiLevelType w:val="hybridMultilevel"/>
    <w:tmpl w:val="26D87692"/>
    <w:lvl w:ilvl="0" w:tplc="0409000D">
      <w:start w:val="1"/>
      <w:numFmt w:val="bullet"/>
      <w:lvlText w:val=""/>
      <w:lvlJc w:val="left"/>
      <w:pPr>
        <w:ind w:left="37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27"/>
  </w:num>
  <w:num w:numId="4">
    <w:abstractNumId w:val="26"/>
  </w:num>
  <w:num w:numId="5">
    <w:abstractNumId w:val="4"/>
  </w:num>
  <w:num w:numId="6">
    <w:abstractNumId w:val="19"/>
  </w:num>
  <w:num w:numId="7">
    <w:abstractNumId w:val="1"/>
  </w:num>
  <w:num w:numId="8">
    <w:abstractNumId w:val="25"/>
  </w:num>
  <w:num w:numId="9">
    <w:abstractNumId w:val="12"/>
  </w:num>
  <w:num w:numId="1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5"/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17"/>
  </w:num>
  <w:num w:numId="24">
    <w:abstractNumId w:val="20"/>
  </w:num>
  <w:num w:numId="25">
    <w:abstractNumId w:val="22"/>
  </w:num>
  <w:num w:numId="26">
    <w:abstractNumId w:val="23"/>
  </w:num>
  <w:num w:numId="27">
    <w:abstractNumId w:val="18"/>
  </w:num>
  <w:num w:numId="28">
    <w:abstractNumId w:val="10"/>
  </w:num>
  <w:num w:numId="29">
    <w:abstractNumId w:val="0"/>
  </w:num>
  <w:numIdMacAtCleanup w:val="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nina Arsenjeva">
    <w15:presenceInfo w15:providerId="Windows Live" w15:userId="7cf243e6a78fbf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trackRevisions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4592"/>
    <w:rsid w:val="00006192"/>
    <w:rsid w:val="000219EE"/>
    <w:rsid w:val="00025A9F"/>
    <w:rsid w:val="00026C4D"/>
    <w:rsid w:val="000421F7"/>
    <w:rsid w:val="00055C48"/>
    <w:rsid w:val="00060FDE"/>
    <w:rsid w:val="00072BAA"/>
    <w:rsid w:val="00090AE4"/>
    <w:rsid w:val="000914A3"/>
    <w:rsid w:val="000A0E25"/>
    <w:rsid w:val="000A2D89"/>
    <w:rsid w:val="000A4035"/>
    <w:rsid w:val="000A48D2"/>
    <w:rsid w:val="000B5AFB"/>
    <w:rsid w:val="000C153D"/>
    <w:rsid w:val="000C2917"/>
    <w:rsid w:val="000E31FA"/>
    <w:rsid w:val="000F5F60"/>
    <w:rsid w:val="001067E4"/>
    <w:rsid w:val="00120203"/>
    <w:rsid w:val="001232FE"/>
    <w:rsid w:val="00123E14"/>
    <w:rsid w:val="00126BD1"/>
    <w:rsid w:val="00133D9F"/>
    <w:rsid w:val="00141B94"/>
    <w:rsid w:val="001515B1"/>
    <w:rsid w:val="001525AE"/>
    <w:rsid w:val="001727A6"/>
    <w:rsid w:val="001748D7"/>
    <w:rsid w:val="00181780"/>
    <w:rsid w:val="00181B20"/>
    <w:rsid w:val="00183DD4"/>
    <w:rsid w:val="00194FCB"/>
    <w:rsid w:val="001A470F"/>
    <w:rsid w:val="001B326D"/>
    <w:rsid w:val="001B4316"/>
    <w:rsid w:val="001B4C2D"/>
    <w:rsid w:val="001B7642"/>
    <w:rsid w:val="001C133F"/>
    <w:rsid w:val="001C6774"/>
    <w:rsid w:val="001C7669"/>
    <w:rsid w:val="001D154F"/>
    <w:rsid w:val="001D3CFA"/>
    <w:rsid w:val="001D5E5A"/>
    <w:rsid w:val="001D6392"/>
    <w:rsid w:val="001E6386"/>
    <w:rsid w:val="001F1D1A"/>
    <w:rsid w:val="001F23CD"/>
    <w:rsid w:val="002039C2"/>
    <w:rsid w:val="00216BAD"/>
    <w:rsid w:val="002269AE"/>
    <w:rsid w:val="00226A70"/>
    <w:rsid w:val="0024373B"/>
    <w:rsid w:val="0026207F"/>
    <w:rsid w:val="00262A64"/>
    <w:rsid w:val="00264202"/>
    <w:rsid w:val="00267991"/>
    <w:rsid w:val="00285E43"/>
    <w:rsid w:val="0028607C"/>
    <w:rsid w:val="002901F9"/>
    <w:rsid w:val="002A4C04"/>
    <w:rsid w:val="002B616F"/>
    <w:rsid w:val="002E010E"/>
    <w:rsid w:val="002E4592"/>
    <w:rsid w:val="002F1BAA"/>
    <w:rsid w:val="002F4987"/>
    <w:rsid w:val="002F708B"/>
    <w:rsid w:val="00301603"/>
    <w:rsid w:val="00333622"/>
    <w:rsid w:val="0033371A"/>
    <w:rsid w:val="00335D0B"/>
    <w:rsid w:val="00343A7C"/>
    <w:rsid w:val="0034543A"/>
    <w:rsid w:val="0035231C"/>
    <w:rsid w:val="00354F38"/>
    <w:rsid w:val="003759E8"/>
    <w:rsid w:val="00383AAA"/>
    <w:rsid w:val="0039073F"/>
    <w:rsid w:val="003B5599"/>
    <w:rsid w:val="003B79E5"/>
    <w:rsid w:val="003C52B9"/>
    <w:rsid w:val="003E0AF6"/>
    <w:rsid w:val="003E2689"/>
    <w:rsid w:val="003E4E79"/>
    <w:rsid w:val="003E5753"/>
    <w:rsid w:val="003E640C"/>
    <w:rsid w:val="003F7F5C"/>
    <w:rsid w:val="00401848"/>
    <w:rsid w:val="00416A92"/>
    <w:rsid w:val="00424FF0"/>
    <w:rsid w:val="0042725E"/>
    <w:rsid w:val="004303E5"/>
    <w:rsid w:val="004460C5"/>
    <w:rsid w:val="00452E25"/>
    <w:rsid w:val="00455619"/>
    <w:rsid w:val="00456AF9"/>
    <w:rsid w:val="00461051"/>
    <w:rsid w:val="0046304C"/>
    <w:rsid w:val="004769AF"/>
    <w:rsid w:val="0048050A"/>
    <w:rsid w:val="00480876"/>
    <w:rsid w:val="00492588"/>
    <w:rsid w:val="004A66B0"/>
    <w:rsid w:val="004A682E"/>
    <w:rsid w:val="004A78E4"/>
    <w:rsid w:val="004B0221"/>
    <w:rsid w:val="004C3123"/>
    <w:rsid w:val="004C3883"/>
    <w:rsid w:val="004D730B"/>
    <w:rsid w:val="004E085C"/>
    <w:rsid w:val="004E35F1"/>
    <w:rsid w:val="004E45F7"/>
    <w:rsid w:val="004E70C8"/>
    <w:rsid w:val="004F4332"/>
    <w:rsid w:val="004F596E"/>
    <w:rsid w:val="004F79DE"/>
    <w:rsid w:val="00502D9F"/>
    <w:rsid w:val="0051404F"/>
    <w:rsid w:val="00517E81"/>
    <w:rsid w:val="0052129B"/>
    <w:rsid w:val="00532AA3"/>
    <w:rsid w:val="005639FE"/>
    <w:rsid w:val="0059256F"/>
    <w:rsid w:val="005953F5"/>
    <w:rsid w:val="00596B02"/>
    <w:rsid w:val="005A09A0"/>
    <w:rsid w:val="005A1D1B"/>
    <w:rsid w:val="005A3C8F"/>
    <w:rsid w:val="005C4776"/>
    <w:rsid w:val="005C6A05"/>
    <w:rsid w:val="005D36F6"/>
    <w:rsid w:val="005D6F89"/>
    <w:rsid w:val="005E7E5E"/>
    <w:rsid w:val="005F43AC"/>
    <w:rsid w:val="005F7ACC"/>
    <w:rsid w:val="00613DBC"/>
    <w:rsid w:val="00614E47"/>
    <w:rsid w:val="00621020"/>
    <w:rsid w:val="006438C5"/>
    <w:rsid w:val="006472A5"/>
    <w:rsid w:val="00663B3D"/>
    <w:rsid w:val="00667390"/>
    <w:rsid w:val="0067296C"/>
    <w:rsid w:val="00675EFD"/>
    <w:rsid w:val="00685506"/>
    <w:rsid w:val="00693A26"/>
    <w:rsid w:val="006A6ADD"/>
    <w:rsid w:val="006B41C9"/>
    <w:rsid w:val="006C14D9"/>
    <w:rsid w:val="006C5200"/>
    <w:rsid w:val="006E2725"/>
    <w:rsid w:val="006E6AC8"/>
    <w:rsid w:val="006F08CF"/>
    <w:rsid w:val="007104D0"/>
    <w:rsid w:val="00722F74"/>
    <w:rsid w:val="00740B4F"/>
    <w:rsid w:val="00742A6B"/>
    <w:rsid w:val="00743E6B"/>
    <w:rsid w:val="007531A1"/>
    <w:rsid w:val="007537A2"/>
    <w:rsid w:val="0075676F"/>
    <w:rsid w:val="00756F85"/>
    <w:rsid w:val="00761AF0"/>
    <w:rsid w:val="00764C15"/>
    <w:rsid w:val="00791EEB"/>
    <w:rsid w:val="0079608F"/>
    <w:rsid w:val="007B1ADA"/>
    <w:rsid w:val="007B1FBF"/>
    <w:rsid w:val="007C035C"/>
    <w:rsid w:val="007C6D1D"/>
    <w:rsid w:val="007D158C"/>
    <w:rsid w:val="007D4B68"/>
    <w:rsid w:val="007E08A4"/>
    <w:rsid w:val="007E08C0"/>
    <w:rsid w:val="008037B6"/>
    <w:rsid w:val="00805A8C"/>
    <w:rsid w:val="00824D58"/>
    <w:rsid w:val="00825174"/>
    <w:rsid w:val="00844319"/>
    <w:rsid w:val="00850B95"/>
    <w:rsid w:val="00854D57"/>
    <w:rsid w:val="00855412"/>
    <w:rsid w:val="008561D0"/>
    <w:rsid w:val="008601FC"/>
    <w:rsid w:val="00862042"/>
    <w:rsid w:val="008636D6"/>
    <w:rsid w:val="00886536"/>
    <w:rsid w:val="00890B27"/>
    <w:rsid w:val="00892A93"/>
    <w:rsid w:val="008A1B73"/>
    <w:rsid w:val="008B6F1C"/>
    <w:rsid w:val="008C19E1"/>
    <w:rsid w:val="008D2388"/>
    <w:rsid w:val="008D45A8"/>
    <w:rsid w:val="008D76D3"/>
    <w:rsid w:val="008E5457"/>
    <w:rsid w:val="008F374D"/>
    <w:rsid w:val="00911848"/>
    <w:rsid w:val="009145C5"/>
    <w:rsid w:val="00930FF1"/>
    <w:rsid w:val="00934161"/>
    <w:rsid w:val="00971242"/>
    <w:rsid w:val="00990473"/>
    <w:rsid w:val="00994265"/>
    <w:rsid w:val="00996EA3"/>
    <w:rsid w:val="009C0D01"/>
    <w:rsid w:val="009E11F4"/>
    <w:rsid w:val="009E7AF0"/>
    <w:rsid w:val="009F2C0D"/>
    <w:rsid w:val="009F3FF6"/>
    <w:rsid w:val="009F53B2"/>
    <w:rsid w:val="00A37397"/>
    <w:rsid w:val="00A423EF"/>
    <w:rsid w:val="00A44CA4"/>
    <w:rsid w:val="00A4558D"/>
    <w:rsid w:val="00A53A11"/>
    <w:rsid w:val="00A57A55"/>
    <w:rsid w:val="00A63420"/>
    <w:rsid w:val="00A66A75"/>
    <w:rsid w:val="00A94424"/>
    <w:rsid w:val="00AA20C6"/>
    <w:rsid w:val="00AA6864"/>
    <w:rsid w:val="00AC180C"/>
    <w:rsid w:val="00AC3BDB"/>
    <w:rsid w:val="00AC5925"/>
    <w:rsid w:val="00AC5FEA"/>
    <w:rsid w:val="00AD606C"/>
    <w:rsid w:val="00AE08AA"/>
    <w:rsid w:val="00B0679F"/>
    <w:rsid w:val="00B0782B"/>
    <w:rsid w:val="00B16AA1"/>
    <w:rsid w:val="00B27974"/>
    <w:rsid w:val="00B34E94"/>
    <w:rsid w:val="00B501E3"/>
    <w:rsid w:val="00B66084"/>
    <w:rsid w:val="00B72639"/>
    <w:rsid w:val="00B72D29"/>
    <w:rsid w:val="00B75179"/>
    <w:rsid w:val="00B77456"/>
    <w:rsid w:val="00B92353"/>
    <w:rsid w:val="00B959AC"/>
    <w:rsid w:val="00B96615"/>
    <w:rsid w:val="00BA4A49"/>
    <w:rsid w:val="00BC3E4F"/>
    <w:rsid w:val="00BC5004"/>
    <w:rsid w:val="00BC7FBE"/>
    <w:rsid w:val="00BD03C7"/>
    <w:rsid w:val="00BE2BD6"/>
    <w:rsid w:val="00BE48D9"/>
    <w:rsid w:val="00C064F6"/>
    <w:rsid w:val="00C113D9"/>
    <w:rsid w:val="00C20F92"/>
    <w:rsid w:val="00C24004"/>
    <w:rsid w:val="00C301C4"/>
    <w:rsid w:val="00C351B2"/>
    <w:rsid w:val="00C362F2"/>
    <w:rsid w:val="00C44E23"/>
    <w:rsid w:val="00C474B2"/>
    <w:rsid w:val="00C55B83"/>
    <w:rsid w:val="00C60BA4"/>
    <w:rsid w:val="00C65C80"/>
    <w:rsid w:val="00C6614A"/>
    <w:rsid w:val="00C708D7"/>
    <w:rsid w:val="00C73D93"/>
    <w:rsid w:val="00C74162"/>
    <w:rsid w:val="00CA113C"/>
    <w:rsid w:val="00CB50C4"/>
    <w:rsid w:val="00CC3BFF"/>
    <w:rsid w:val="00CC54CB"/>
    <w:rsid w:val="00CC6AD9"/>
    <w:rsid w:val="00CE2FBF"/>
    <w:rsid w:val="00CE5409"/>
    <w:rsid w:val="00CF2798"/>
    <w:rsid w:val="00CF5B0D"/>
    <w:rsid w:val="00D068B3"/>
    <w:rsid w:val="00D1165D"/>
    <w:rsid w:val="00D2134C"/>
    <w:rsid w:val="00D23B55"/>
    <w:rsid w:val="00D25DCF"/>
    <w:rsid w:val="00D4233A"/>
    <w:rsid w:val="00D42604"/>
    <w:rsid w:val="00D43181"/>
    <w:rsid w:val="00D57F62"/>
    <w:rsid w:val="00D63074"/>
    <w:rsid w:val="00D72A7E"/>
    <w:rsid w:val="00D741BC"/>
    <w:rsid w:val="00D74611"/>
    <w:rsid w:val="00D771BB"/>
    <w:rsid w:val="00D93B82"/>
    <w:rsid w:val="00DA6FA8"/>
    <w:rsid w:val="00DD064B"/>
    <w:rsid w:val="00DD4946"/>
    <w:rsid w:val="00DE11A1"/>
    <w:rsid w:val="00DE2260"/>
    <w:rsid w:val="00DF3547"/>
    <w:rsid w:val="00E05E89"/>
    <w:rsid w:val="00E25BED"/>
    <w:rsid w:val="00E331FC"/>
    <w:rsid w:val="00E34955"/>
    <w:rsid w:val="00E431C9"/>
    <w:rsid w:val="00E43337"/>
    <w:rsid w:val="00E55A2A"/>
    <w:rsid w:val="00E60E82"/>
    <w:rsid w:val="00E632DE"/>
    <w:rsid w:val="00E668DC"/>
    <w:rsid w:val="00E9521C"/>
    <w:rsid w:val="00E95E0A"/>
    <w:rsid w:val="00EA7BB1"/>
    <w:rsid w:val="00EB4057"/>
    <w:rsid w:val="00EB488E"/>
    <w:rsid w:val="00EC1597"/>
    <w:rsid w:val="00EC5DA0"/>
    <w:rsid w:val="00EF2B42"/>
    <w:rsid w:val="00EF7968"/>
    <w:rsid w:val="00F03255"/>
    <w:rsid w:val="00F379E8"/>
    <w:rsid w:val="00F4326B"/>
    <w:rsid w:val="00F53888"/>
    <w:rsid w:val="00F53BF9"/>
    <w:rsid w:val="00F616EE"/>
    <w:rsid w:val="00F6366E"/>
    <w:rsid w:val="00F6737B"/>
    <w:rsid w:val="00F737FB"/>
    <w:rsid w:val="00F77ACC"/>
    <w:rsid w:val="00F86AB6"/>
    <w:rsid w:val="00FA52B0"/>
    <w:rsid w:val="00FA5841"/>
    <w:rsid w:val="00FA707A"/>
    <w:rsid w:val="00FB2A66"/>
    <w:rsid w:val="00FB4A81"/>
    <w:rsid w:val="00FE7576"/>
    <w:rsid w:val="00FF09B1"/>
    <w:rsid w:val="00FF2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6434C0"/>
  <w15:docId w15:val="{5B0BD351-8206-43E3-943A-F2B9A7B2E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fr-BE" w:eastAsia="fr-B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611"/>
    <w:pPr>
      <w:spacing w:after="200" w:line="276" w:lineRule="auto"/>
    </w:pPr>
    <w:rPr>
      <w:sz w:val="22"/>
      <w:szCs w:val="22"/>
      <w:lang w:val="ru-RU" w:eastAsia="ru-RU" w:bidi="ru-RU"/>
    </w:rPr>
  </w:style>
  <w:style w:type="paragraph" w:styleId="Heading1">
    <w:name w:val="heading 1"/>
    <w:basedOn w:val="Normal"/>
    <w:link w:val="Heading1Char"/>
    <w:uiPriority w:val="99"/>
    <w:qFormat/>
    <w:rsid w:val="004E45F7"/>
    <w:pPr>
      <w:spacing w:before="100" w:beforeAutospacing="1" w:after="100" w:afterAutospacing="1" w:line="240" w:lineRule="auto"/>
      <w:outlineLvl w:val="0"/>
    </w:pPr>
    <w:rPr>
      <w:rFonts w:ascii="Arial" w:eastAsia="Times New Roman" w:hAnsi="Arial"/>
      <w:b/>
      <w:bCs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A113C"/>
    <w:pPr>
      <w:keepNext/>
      <w:keepLines/>
      <w:spacing w:before="200" w:after="0"/>
      <w:outlineLvl w:val="1"/>
    </w:pPr>
    <w:rPr>
      <w:rFonts w:ascii="Cambria" w:eastAsia="SimSun" w:hAnsi="Cambria" w:cs="Times New Roman"/>
      <w:b/>
      <w:bCs/>
      <w:color w:val="4F81BD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472A5"/>
    <w:pPr>
      <w:keepNext/>
      <w:keepLines/>
      <w:spacing w:before="200" w:after="0"/>
      <w:outlineLvl w:val="4"/>
    </w:pPr>
    <w:rPr>
      <w:rFonts w:ascii="Cambria" w:eastAsia="SimSun" w:hAnsi="Cambria" w:cs="Times New Roman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4E45F7"/>
    <w:rPr>
      <w:rFonts w:ascii="Arial" w:hAnsi="Arial" w:cs="Arial"/>
      <w:b/>
      <w:bCs/>
      <w:kern w:val="36"/>
      <w:sz w:val="36"/>
      <w:szCs w:val="36"/>
    </w:rPr>
  </w:style>
  <w:style w:type="character" w:customStyle="1" w:styleId="Heading2Char">
    <w:name w:val="Heading 2 Char"/>
    <w:link w:val="Heading2"/>
    <w:uiPriority w:val="99"/>
    <w:locked/>
    <w:rsid w:val="00CA113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5Char">
    <w:name w:val="Heading 5 Char"/>
    <w:link w:val="Heading5"/>
    <w:uiPriority w:val="99"/>
    <w:locked/>
    <w:rsid w:val="006472A5"/>
    <w:rPr>
      <w:rFonts w:ascii="Cambria" w:eastAsia="SimSun" w:hAnsi="Cambria" w:cs="Times New Roman"/>
      <w:color w:val="243F60"/>
    </w:rPr>
  </w:style>
  <w:style w:type="paragraph" w:styleId="ListParagraph">
    <w:name w:val="List Paragraph"/>
    <w:basedOn w:val="Normal"/>
    <w:uiPriority w:val="99"/>
    <w:qFormat/>
    <w:rsid w:val="005D6F8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rsid w:val="000421F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0421F7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0421F7"/>
    <w:rPr>
      <w:rFonts w:cs="Times New Roman"/>
      <w:vertAlign w:val="superscript"/>
    </w:rPr>
  </w:style>
  <w:style w:type="character" w:styleId="Hyperlink">
    <w:name w:val="Hyperlink"/>
    <w:uiPriority w:val="99"/>
    <w:rsid w:val="0035231C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semiHidden/>
    <w:rsid w:val="00740B4F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4E4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99"/>
    <w:rsid w:val="001232FE"/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rsid w:val="00892A93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892A93"/>
    <w:rPr>
      <w:rFonts w:eastAsia="Times New Roman" w:cs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892A93"/>
    <w:rPr>
      <w:rFonts w:ascii="Calibri" w:hAnsi="Calibri" w:cs="Times New Roman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rsid w:val="00675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675EF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7531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7531A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7531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semiHidden/>
    <w:locked/>
    <w:rsid w:val="007531A1"/>
    <w:rPr>
      <w:rFonts w:cs="Times New Roman"/>
    </w:rPr>
  </w:style>
  <w:style w:type="character" w:styleId="HTMLCite">
    <w:name w:val="HTML Cite"/>
    <w:uiPriority w:val="99"/>
    <w:semiHidden/>
    <w:rsid w:val="007531A1"/>
    <w:rPr>
      <w:rFonts w:cs="Times New Roman"/>
      <w:color w:val="228822"/>
    </w:rPr>
  </w:style>
  <w:style w:type="table" w:customStyle="1" w:styleId="MediumShading1-Accent11">
    <w:name w:val="Medium Shading 1 - Accent 11"/>
    <w:uiPriority w:val="99"/>
    <w:rsid w:val="00A53A11"/>
    <w:rPr>
      <w:lang w:val="ru-RU" w:eastAsia="ru-RU" w:bidi="ru-RU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uiPriority w:val="99"/>
    <w:qFormat/>
    <w:rsid w:val="00AA6864"/>
    <w:rPr>
      <w:rFonts w:cs="Times New Roman"/>
      <w:b/>
      <w:bCs/>
    </w:rPr>
  </w:style>
  <w:style w:type="paragraph" w:customStyle="1" w:styleId="Default">
    <w:name w:val="Default"/>
    <w:uiPriority w:val="99"/>
    <w:rsid w:val="009C0D0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 w:eastAsia="ru-RU" w:bidi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08A4"/>
    <w:rPr>
      <w:rFonts w:eastAsia="Calibri" w:cs="Arial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E08A4"/>
    <w:rPr>
      <w:rFonts w:ascii="Calibri" w:hAnsi="Calibri" w:cs="Times New Roman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178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17903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4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8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78999"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179001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02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19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39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75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86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95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97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79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17900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4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6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7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178990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8993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8996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69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7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17898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899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0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11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13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33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4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5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5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6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100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7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179020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31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48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58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7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179049">
          <w:marLeft w:val="36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54">
          <w:marLeft w:val="36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74">
          <w:marLeft w:val="36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99">
          <w:marLeft w:val="36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79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178994">
          <w:marLeft w:val="36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23">
          <w:marLeft w:val="36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40">
          <w:marLeft w:val="36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82">
          <w:marLeft w:val="36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83">
          <w:marLeft w:val="36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7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17898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899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5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79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179006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17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22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57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63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79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178988">
          <w:marLeft w:val="3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17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RUTitle xmlns="b4e33e86-409b-44c1-8485-331954efb210" xsi:nil="true"/>
    <ARTitle xmlns="b4e33e86-409b-44c1-8485-331954efb210" xsi:nil="true"/>
    <FRTitle xmlns="b4e33e86-409b-44c1-8485-331954efb210" xsi:nil="true"/>
    <SPTitle xmlns="b4e33e86-409b-44c1-8485-331954efb210" xsi:nil="true"/>
    <Order1 xmlns="b4e33e86-409b-44c1-8485-331954efb210" xsi:nil="true"/>
    <PublishingExpirationDate xmlns="http://schemas.microsoft.com/sharepoint/v3" xsi:nil="true"/>
    <PublishingStartDate xmlns="http://schemas.microsoft.com/sharepoint/v3" xsi:nil="true"/>
    <CHTitle xmlns="b4e33e86-409b-44c1-8485-331954efb21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3A45F6AB2A940B420808D23E0E2E1" ma:contentTypeVersion="5" ma:contentTypeDescription="Create a new document." ma:contentTypeScope="" ma:versionID="bf243446d932e80b6828655e90431d1a">
  <xsd:schema xmlns:xsd="http://www.w3.org/2001/XMLSchema" xmlns:p="http://schemas.microsoft.com/office/2006/metadata/properties" xmlns:ns1="http://schemas.microsoft.com/sharepoint/v3" xmlns:ns2="b4e33e86-409b-44c1-8485-331954efb210" targetNamespace="http://schemas.microsoft.com/office/2006/metadata/properties" ma:root="true" ma:fieldsID="61c193f2f41867737aa5fc5257dc7416" ns1:_="" ns2:_="">
    <xsd:import namespace="http://schemas.microsoft.com/sharepoint/v3"/>
    <xsd:import namespace="b4e33e86-409b-44c1-8485-331954efb210"/>
    <xsd:element name="properties">
      <xsd:complexType>
        <xsd:sequence>
          <xsd:element name="documentManagement">
            <xsd:complexType>
              <xsd:all>
                <xsd:element ref="ns2:FRTitle" minOccurs="0"/>
                <xsd:element ref="ns2:SPTitle" minOccurs="0"/>
                <xsd:element ref="ns2:ARTitle" minOccurs="0"/>
                <xsd:element ref="ns2:RUTitle" minOccurs="0"/>
                <xsd:element ref="ns2:CHTitle" minOccurs="0"/>
                <xsd:element ref="ns2:Order1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b4e33e86-409b-44c1-8485-331954efb210" elementFormDefault="qualified">
    <xsd:import namespace="http://schemas.microsoft.com/office/2006/documentManagement/types"/>
    <xsd:element name="FRTitle" ma:index="2" nillable="true" ma:displayName="FRTitle" ma:internalName="FRTitle">
      <xsd:simpleType>
        <xsd:restriction base="dms:Text">
          <xsd:maxLength value="255"/>
        </xsd:restriction>
      </xsd:simpleType>
    </xsd:element>
    <xsd:element name="SPTitle" ma:index="3" nillable="true" ma:displayName="SPTitle" ma:internalName="SPTitle">
      <xsd:simpleType>
        <xsd:restriction base="dms:Text">
          <xsd:maxLength value="255"/>
        </xsd:restriction>
      </xsd:simpleType>
    </xsd:element>
    <xsd:element name="ARTitle" ma:index="4" nillable="true" ma:displayName="ARTitle" ma:internalName="ARTitle">
      <xsd:simpleType>
        <xsd:restriction base="dms:Text">
          <xsd:maxLength value="255"/>
        </xsd:restriction>
      </xsd:simpleType>
    </xsd:element>
    <xsd:element name="RUTitle" ma:index="5" nillable="true" ma:displayName="RUTitle" ma:internalName="RUTitle">
      <xsd:simpleType>
        <xsd:restriction base="dms:Text">
          <xsd:maxLength value="255"/>
        </xsd:restriction>
      </xsd:simpleType>
    </xsd:element>
    <xsd:element name="CHTitle" ma:index="6" nillable="true" ma:displayName="CHTitle" ma:internalName="CHTitle">
      <xsd:simpleType>
        <xsd:restriction base="dms:Text">
          <xsd:maxLength value="255"/>
        </xsd:restriction>
      </xsd:simpleType>
    </xsd:element>
    <xsd:element name="Order1" ma:index="7" nillable="true" ma:displayName="OrderNbr" ma:decimals="0" ma:internalName="Order1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A8D97FF-FFFA-49D4-AF0A-D982DC7E99E4}">
  <ds:schemaRefs>
    <ds:schemaRef ds:uri="http://schemas.microsoft.com/office/2006/metadata/properties"/>
    <ds:schemaRef ds:uri="b4e33e86-409b-44c1-8485-331954efb210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E1BDA41-4540-45DB-B5D7-9A11408E57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569861-C315-41E6-8E88-0DDF47FDF3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4e33e86-409b-44c1-8485-331954efb21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843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Module3MainMessages.docx</vt:lpstr>
    </vt:vector>
  </TitlesOfParts>
  <Company> </Company>
  <LinksUpToDate>false</LinksUpToDate>
  <CharactersWithSpaces>5475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Module3MainMessages.docx</dc:title>
  <dc:subject/>
  <dc:creator>Patrick Marega Castellan</dc:creator>
  <cp:keywords/>
  <dc:description/>
  <cp:lastModifiedBy>Janina Arsenjeva</cp:lastModifiedBy>
  <cp:revision>2</cp:revision>
  <dcterms:created xsi:type="dcterms:W3CDTF">2015-09-29T15:10:00Z</dcterms:created>
  <dcterms:modified xsi:type="dcterms:W3CDTF">2015-09-29T15:10:00Z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0x0101000653A45F6AB2A940B420808D23E0E2E1</vt:lpwstr>
  </property>
  <property fmtid="{D5CDD505-2E9C-101B-9397-08002B2CF9AE}" pid="3" name="TemplateUrl">
    <vt:lpwstr/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</Properties>
</file>